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0E9A7FAE" w:rsidR="00421E32" w:rsidRPr="00DF2302" w:rsidRDefault="005F009C" w:rsidP="000F282C">
      <w:pPr>
        <w:pStyle w:val="Rubrik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52DD921" w:rsidR="00FE71B8" w:rsidRPr="00DF2302" w:rsidRDefault="00CF7D02" w:rsidP="00772387">
      <w:pPr>
        <w:pStyle w:val="Rubrik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ark"/>
          <w:b/>
          <w:bCs w:val="0"/>
          <w:sz w:val="24"/>
          <w:szCs w:val="24"/>
        </w:rPr>
        <w:t>RF</w:t>
      </w:r>
      <w:r w:rsidR="00B00778" w:rsidRPr="00DF2302">
        <w:rPr>
          <w:rStyle w:val="Stark"/>
          <w:b/>
          <w:bCs w:val="0"/>
          <w:sz w:val="24"/>
          <w:szCs w:val="24"/>
        </w:rPr>
        <w:t>Q</w:t>
      </w:r>
      <w:r w:rsidR="00A02237" w:rsidRPr="00DF2302">
        <w:rPr>
          <w:rStyle w:val="Stark"/>
          <w:b/>
          <w:bCs w:val="0"/>
          <w:sz w:val="24"/>
          <w:szCs w:val="24"/>
        </w:rPr>
        <w:t>-</w:t>
      </w:r>
      <w:r w:rsidR="00B00778" w:rsidRPr="00DF2302">
        <w:rPr>
          <w:rStyle w:val="Stark"/>
          <w:b/>
          <w:bCs w:val="0"/>
          <w:sz w:val="24"/>
          <w:szCs w:val="24"/>
        </w:rPr>
        <w:t>MXXX</w:t>
      </w:r>
      <w:r w:rsidR="00D7229C" w:rsidRPr="00DF2302">
        <w:rPr>
          <w:rStyle w:val="Stark"/>
          <w:b/>
          <w:bCs w:val="0"/>
          <w:sz w:val="24"/>
          <w:szCs w:val="24"/>
        </w:rPr>
        <w:t>-</w:t>
      </w:r>
      <w:r w:rsidR="009D1DE3" w:rsidRPr="00DF2302">
        <w:rPr>
          <w:rStyle w:val="Stark"/>
          <w:b/>
          <w:bCs w:val="0"/>
          <w:sz w:val="24"/>
          <w:szCs w:val="24"/>
        </w:rPr>
        <w:t>2020</w:t>
      </w:r>
      <w:r w:rsidR="007C0D3A" w:rsidRPr="00DF2302">
        <w:rPr>
          <w:rStyle w:val="Stark"/>
          <w:b/>
          <w:bCs w:val="0"/>
          <w:sz w:val="24"/>
          <w:szCs w:val="24"/>
        </w:rPr>
        <w:t>-</w:t>
      </w:r>
      <w:bookmarkEnd w:id="1"/>
      <w:r w:rsidR="006C0D02" w:rsidRPr="00DF2302">
        <w:rPr>
          <w:rStyle w:val="Stark"/>
          <w:b/>
          <w:bCs w:val="0"/>
          <w:sz w:val="24"/>
          <w:szCs w:val="24"/>
        </w:rPr>
        <w:t>0</w:t>
      </w:r>
      <w:r w:rsidR="00B00778" w:rsidRPr="00DF2302">
        <w:rPr>
          <w:rStyle w:val="Stark"/>
          <w:b/>
          <w:bCs w:val="0"/>
          <w:sz w:val="24"/>
          <w:szCs w:val="24"/>
        </w:rPr>
        <w:t>00</w:t>
      </w:r>
      <w:bookmarkEnd w:id="2"/>
      <w:bookmarkEnd w:id="3"/>
      <w:bookmarkEnd w:id="4"/>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Rubrik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 xml:space="preserve">In case Tenders </w:t>
      </w:r>
      <w:proofErr w:type="gramStart"/>
      <w:r w:rsidRPr="00DF2302">
        <w:rPr>
          <w:rFonts w:ascii="Calibri" w:hAnsi="Calibri" w:cs="Calibri"/>
          <w:lang w:val="en-GB"/>
        </w:rPr>
        <w:t>are allowed to</w:t>
      </w:r>
      <w:proofErr w:type="gramEnd"/>
      <w:r w:rsidRPr="00DF2302">
        <w:rPr>
          <w:rFonts w:ascii="Calibri" w:hAnsi="Calibri" w:cs="Calibri"/>
          <w:lang w:val="en-GB"/>
        </w:rPr>
        <w:t xml:space="preserve">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 xml:space="preserve">&lt;It should be decided in advance </w:t>
      </w:r>
      <w:proofErr w:type="gramStart"/>
      <w:r w:rsidRPr="00DF2302">
        <w:rPr>
          <w:rFonts w:ascii="Calibri" w:hAnsi="Calibri" w:cs="Calibri"/>
          <w:i/>
          <w:iCs/>
          <w:highlight w:val="yellow"/>
          <w:lang w:val="en-GB"/>
        </w:rPr>
        <w:t>whether or not</w:t>
      </w:r>
      <w:proofErr w:type="gramEnd"/>
      <w:r w:rsidRPr="00DF2302">
        <w:rPr>
          <w:rFonts w:ascii="Calibri" w:hAnsi="Calibri" w:cs="Calibri"/>
          <w:i/>
          <w:iCs/>
          <w:highlight w:val="yellow"/>
          <w:lang w:val="en-GB"/>
        </w:rPr>
        <w:t xml:space="preserve">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Rubrik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3ADDF29E" w14:textId="34B4F96A" w:rsidR="006E17EC" w:rsidRPr="00DF2302" w:rsidRDefault="006E17EC" w:rsidP="005B38E4">
            <w:pPr>
              <w:pStyle w:val="TableContents"/>
              <w:numPr>
                <w:ilvl w:val="0"/>
                <w:numId w:val="3"/>
              </w:numPr>
              <w:rPr>
                <w:rFonts w:asciiTheme="minorHAnsi" w:hAnsiTheme="minorHAnsi"/>
                <w:sz w:val="22"/>
                <w:szCs w:val="22"/>
                <w:highlight w:val="yellow"/>
              </w:rPr>
            </w:pPr>
          </w:p>
        </w:tc>
        <w:tc>
          <w:tcPr>
            <w:tcW w:w="1360" w:type="dxa"/>
            <w:shd w:val="clear" w:color="auto" w:fill="auto"/>
            <w:vAlign w:val="center"/>
          </w:tcPr>
          <w:p w14:paraId="6FB170A3" w14:textId="0880AE04" w:rsidR="006E17EC" w:rsidRPr="00DF2302" w:rsidRDefault="00B52A14" w:rsidP="006E17EC">
            <w:pPr>
              <w:pStyle w:val="TableContents"/>
              <w:jc w:val="center"/>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0</w:t>
            </w:r>
            <w:r w:rsidR="001161C7" w:rsidRPr="00DF2302">
              <w:rPr>
                <w:rFonts w:asciiTheme="minorHAnsi" w:hAnsiTheme="minorHAnsi"/>
                <w:sz w:val="22"/>
                <w:szCs w:val="22"/>
                <w:highlight w:val="yellow"/>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7A7C363D" w:rsidR="006E17EC" w:rsidRPr="00DF2302" w:rsidRDefault="006E17EC" w:rsidP="001D3BEC">
            <w:pPr>
              <w:pStyle w:val="TableContents"/>
              <w:numPr>
                <w:ilvl w:val="0"/>
                <w:numId w:val="4"/>
              </w:numPr>
              <w:rPr>
                <w:rFonts w:asciiTheme="minorHAnsi" w:hAnsiTheme="minorHAnsi"/>
                <w:sz w:val="22"/>
                <w:szCs w:val="22"/>
                <w:highlight w:val="yellow"/>
              </w:rPr>
            </w:pPr>
          </w:p>
        </w:tc>
        <w:tc>
          <w:tcPr>
            <w:tcW w:w="1360" w:type="dxa"/>
            <w:shd w:val="clear" w:color="auto" w:fill="auto"/>
            <w:vAlign w:val="center"/>
          </w:tcPr>
          <w:p w14:paraId="657554B4" w14:textId="1BD7C73A" w:rsidR="006E17EC" w:rsidRPr="00DF2302" w:rsidRDefault="00B52A14" w:rsidP="006E17EC">
            <w:pPr>
              <w:pStyle w:val="TableContents"/>
              <w:jc w:val="center"/>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0</w:t>
            </w:r>
            <w:r w:rsidR="001161C7" w:rsidRPr="00DF2302">
              <w:rPr>
                <w:rFonts w:asciiTheme="minorHAnsi" w:hAnsiTheme="minorHAnsi"/>
                <w:sz w:val="22"/>
                <w:szCs w:val="22"/>
                <w:highlight w:val="yellow"/>
                <w:lang w:eastAsia="en-US"/>
              </w:rPr>
              <w:t>0</w:t>
            </w:r>
          </w:p>
        </w:tc>
      </w:tr>
      <w:tr w:rsidR="006E17EC" w:rsidRPr="00DF2302" w14:paraId="7395E14D" w14:textId="77777777" w:rsidTr="006E17EC">
        <w:trPr>
          <w:cantSplit/>
          <w:tblHeader/>
        </w:trPr>
        <w:tc>
          <w:tcPr>
            <w:tcW w:w="2430" w:type="dxa"/>
            <w:shd w:val="clear" w:color="auto" w:fill="auto"/>
            <w:vAlign w:val="center"/>
          </w:tcPr>
          <w:p w14:paraId="58A5C5B6" w14:textId="06D241BF"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Other criteria</w:t>
            </w:r>
          </w:p>
        </w:tc>
        <w:tc>
          <w:tcPr>
            <w:tcW w:w="5367" w:type="dxa"/>
            <w:shd w:val="clear" w:color="auto" w:fill="auto"/>
          </w:tcPr>
          <w:p w14:paraId="23A8F695" w14:textId="4B31018C" w:rsidR="006E17EC" w:rsidRPr="00DF2302" w:rsidRDefault="006E17EC" w:rsidP="00635A59">
            <w:pPr>
              <w:pStyle w:val="TableContents"/>
              <w:numPr>
                <w:ilvl w:val="0"/>
                <w:numId w:val="5"/>
              </w:numPr>
              <w:rPr>
                <w:rFonts w:asciiTheme="minorHAnsi" w:hAnsiTheme="minorHAnsi"/>
                <w:sz w:val="22"/>
                <w:szCs w:val="22"/>
                <w:highlight w:val="yellow"/>
              </w:rPr>
            </w:pPr>
          </w:p>
        </w:tc>
        <w:tc>
          <w:tcPr>
            <w:tcW w:w="1360" w:type="dxa"/>
            <w:shd w:val="clear" w:color="auto" w:fill="auto"/>
            <w:vAlign w:val="center"/>
          </w:tcPr>
          <w:p w14:paraId="240875A4" w14:textId="4670AD5A" w:rsidR="006E17EC" w:rsidRPr="00DF2302" w:rsidRDefault="00B52A14" w:rsidP="006E17EC">
            <w:pPr>
              <w:pStyle w:val="TableContents"/>
              <w:jc w:val="center"/>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0</w:t>
            </w:r>
            <w:r w:rsidR="00E65F40" w:rsidRPr="00DF2302">
              <w:rPr>
                <w:rFonts w:asciiTheme="minorHAnsi" w:hAnsiTheme="minorHAnsi"/>
                <w:sz w:val="22"/>
                <w:szCs w:val="22"/>
                <w:highlight w:val="yellow"/>
                <w:lang w:eastAsia="en-US"/>
              </w:rPr>
              <w:t>0</w:t>
            </w:r>
          </w:p>
        </w:tc>
      </w:tr>
      <w:tr w:rsidR="006E17EC" w:rsidRPr="00DF2302" w14:paraId="59453870" w14:textId="77777777" w:rsidTr="006E17EC">
        <w:trPr>
          <w:cantSplit/>
          <w:tblHeader/>
        </w:trPr>
        <w:tc>
          <w:tcPr>
            <w:tcW w:w="2430" w:type="dxa"/>
            <w:shd w:val="clear" w:color="auto" w:fill="auto"/>
            <w:vAlign w:val="center"/>
          </w:tcPr>
          <w:p w14:paraId="57F1472D" w14:textId="286C2C17" w:rsidR="006E17EC" w:rsidRPr="00DF2302" w:rsidRDefault="00AD3DBB" w:rsidP="006E17EC">
            <w:pPr>
              <w:pStyle w:val="TableContents"/>
              <w:jc w:val="both"/>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Other criteria</w:t>
            </w:r>
          </w:p>
        </w:tc>
        <w:tc>
          <w:tcPr>
            <w:tcW w:w="5367" w:type="dxa"/>
            <w:shd w:val="clear" w:color="auto" w:fill="auto"/>
          </w:tcPr>
          <w:p w14:paraId="375ED5B7" w14:textId="58E43A2F" w:rsidR="006E17EC" w:rsidRPr="00DF2302" w:rsidRDefault="006E17EC" w:rsidP="001D3BEC">
            <w:pPr>
              <w:numPr>
                <w:ilvl w:val="0"/>
                <w:numId w:val="6"/>
              </w:numPr>
              <w:adjustRightInd w:val="0"/>
              <w:rPr>
                <w:rFonts w:asciiTheme="minorHAnsi" w:eastAsiaTheme="minorEastAsia" w:hAnsiTheme="minorHAnsi"/>
                <w:color w:val="000000"/>
                <w:sz w:val="22"/>
                <w:highlight w:val="yellow"/>
                <w:lang w:val="en-GB"/>
              </w:rPr>
            </w:pPr>
          </w:p>
        </w:tc>
        <w:tc>
          <w:tcPr>
            <w:tcW w:w="1360" w:type="dxa"/>
            <w:shd w:val="clear" w:color="auto" w:fill="auto"/>
            <w:vAlign w:val="center"/>
          </w:tcPr>
          <w:p w14:paraId="4C399CE7" w14:textId="6F6D9801" w:rsidR="006E17EC" w:rsidRPr="00DF2302" w:rsidRDefault="00B52A14" w:rsidP="006E17EC">
            <w:pPr>
              <w:pStyle w:val="TableContents"/>
              <w:jc w:val="center"/>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0</w:t>
            </w:r>
            <w:r w:rsidR="001161C7" w:rsidRPr="00DF2302">
              <w:rPr>
                <w:rFonts w:asciiTheme="minorHAnsi" w:hAnsiTheme="minorHAnsi"/>
                <w:sz w:val="22"/>
                <w:szCs w:val="22"/>
                <w:highlight w:val="yellow"/>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stycke"/>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stycke"/>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stycke"/>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Rubrik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stycke"/>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stycke"/>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stycke"/>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stycke"/>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Rubrik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w:t>
      </w:r>
      <w:proofErr w:type="spellStart"/>
      <w:r w:rsidRPr="00DF2302">
        <w:rPr>
          <w:rFonts w:ascii="Calibri" w:hAnsi="Calibri"/>
          <w:b/>
          <w:lang w:val="en-GB"/>
        </w:rPr>
        <w:t>lc</w:t>
      </w:r>
      <w:proofErr w:type="spellEnd"/>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lc</w:t>
      </w:r>
      <w:proofErr w:type="spellEnd"/>
      <w:r w:rsidRPr="00DF2302">
        <w:rPr>
          <w:rFonts w:ascii="Calibri" w:hAnsi="Calibri"/>
          <w:sz w:val="20"/>
          <w:szCs w:val="20"/>
          <w:lang w:val="en-GB"/>
        </w:rPr>
        <w:t xml:space="preserve">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lastRenderedPageBreak/>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Rubrik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stycke"/>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stycke"/>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stycke"/>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2ECFFD" w14:textId="77777777" w:rsidR="00DA3531" w:rsidRDefault="00DA3531">
      <w:r>
        <w:separator/>
      </w:r>
    </w:p>
  </w:endnote>
  <w:endnote w:type="continuationSeparator" w:id="0">
    <w:p w14:paraId="4637A26D" w14:textId="77777777" w:rsidR="00DA3531" w:rsidRDefault="00DA3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32AD2B6" w:rsidR="00D15CF2" w:rsidRDefault="004878F3" w:rsidP="004878F3">
    <w:pPr>
      <w:pStyle w:val="Sidfot"/>
    </w:pPr>
    <w:r>
      <w:fldChar w:fldCharType="begin"/>
    </w:r>
    <w:r>
      <w:instrText xml:space="preserve"> DATE \@ "yyyy-MM-dd" </w:instrText>
    </w:r>
    <w:r>
      <w:fldChar w:fldCharType="separate"/>
    </w:r>
    <w:r w:rsidR="00B57649">
      <w:rPr>
        <w:noProof/>
      </w:rPr>
      <w:t>2020-08-26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61928" w14:textId="77777777" w:rsidR="00DA3531" w:rsidRDefault="00DA3531">
      <w:r>
        <w:separator/>
      </w:r>
    </w:p>
  </w:footnote>
  <w:footnote w:type="continuationSeparator" w:id="0">
    <w:p w14:paraId="3B09411B" w14:textId="77777777" w:rsidR="00DA3531" w:rsidRDefault="00DA3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7151D597" w:rsidR="00D15CF2" w:rsidRPr="000F282C" w:rsidRDefault="00D15CF2" w:rsidP="00416A47">
    <w:pPr>
      <w:pStyle w:val="Sidhuvud"/>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766D6" w14:textId="77777777" w:rsidR="00772387" w:rsidRPr="000F282C" w:rsidRDefault="00772387" w:rsidP="00772387">
    <w:pPr>
      <w:pStyle w:val="Sidhuvud"/>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ark"/>
      </w:rPr>
      <w:t>RFQ-MXXX-</w:t>
    </w:r>
    <w:r>
      <w:rPr>
        <w:rStyle w:val="Stark"/>
      </w:rPr>
      <w:t>2020</w:t>
    </w:r>
    <w:r w:rsidRPr="00AD3DBB">
      <w:rPr>
        <w:rStyle w:val="Stark"/>
      </w:rPr>
      <w:t>-0000</w:t>
    </w:r>
    <w:r>
      <w:rPr>
        <w:rFonts w:asciiTheme="minorHAnsi" w:hAnsiTheme="minorHAnsi" w:cs="Calibri"/>
        <w:sz w:val="20"/>
      </w:rPr>
      <w:fldChar w:fldCharType="end"/>
    </w:r>
  </w:p>
  <w:p w14:paraId="2DC5D669" w14:textId="77777777" w:rsidR="00D15CF2" w:rsidRPr="00063557" w:rsidRDefault="00D15CF2" w:rsidP="00063557">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Rubrik1">
    <w:name w:val="heading 1"/>
    <w:next w:val="Normal"/>
    <w:link w:val="Rubrik1Char"/>
    <w:qFormat/>
    <w:rsid w:val="00D95BF6"/>
    <w:pPr>
      <w:keepNext/>
      <w:keepLines/>
      <w:spacing w:before="240" w:after="240"/>
      <w:jc w:val="center"/>
      <w:outlineLvl w:val="0"/>
    </w:pPr>
    <w:rPr>
      <w:rFonts w:ascii="Calibri" w:hAnsi="Calibri"/>
      <w:b/>
      <w:sz w:val="36"/>
      <w:szCs w:val="24"/>
    </w:rPr>
  </w:style>
  <w:style w:type="paragraph" w:styleId="Rubrik2">
    <w:name w:val="heading 2"/>
    <w:next w:val="Normal"/>
    <w:link w:val="Rubrik2Char"/>
    <w:qFormat/>
    <w:rsid w:val="0097784D"/>
    <w:pPr>
      <w:keepNext/>
      <w:keepLines/>
      <w:spacing w:before="360" w:after="240"/>
      <w:outlineLvl w:val="1"/>
    </w:pPr>
    <w:rPr>
      <w:rFonts w:ascii="Calibri" w:hAnsi="Calibri"/>
      <w:b/>
      <w:sz w:val="32"/>
      <w:szCs w:val="32"/>
      <w:lang w:eastAsia="en-US"/>
    </w:rPr>
  </w:style>
  <w:style w:type="paragraph" w:styleId="Rubrik3">
    <w:name w:val="heading 3"/>
    <w:next w:val="Normal"/>
    <w:link w:val="Rubrik3Char"/>
    <w:qFormat/>
    <w:rsid w:val="009D0D7D"/>
    <w:pPr>
      <w:keepNext/>
      <w:keepLines/>
      <w:spacing w:before="360" w:after="240"/>
      <w:outlineLvl w:val="2"/>
    </w:pPr>
    <w:rPr>
      <w:rFonts w:ascii="Calibri" w:hAnsi="Calibri"/>
      <w:b/>
      <w:sz w:val="26"/>
      <w:szCs w:val="24"/>
      <w:lang w:val="en-US" w:eastAsia="en-US"/>
    </w:rPr>
  </w:style>
  <w:style w:type="paragraph" w:styleId="Rubrik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Rubrik5">
    <w:name w:val="heading 5"/>
    <w:basedOn w:val="Normal"/>
    <w:next w:val="BankNormal"/>
    <w:link w:val="Rubrik5Char"/>
    <w:qFormat/>
    <w:rsid w:val="001243D1"/>
    <w:pPr>
      <w:spacing w:after="240"/>
      <w:outlineLvl w:val="4"/>
    </w:pPr>
    <w:rPr>
      <w:szCs w:val="20"/>
    </w:rPr>
  </w:style>
  <w:style w:type="paragraph" w:styleId="Rubrik6">
    <w:name w:val="heading 6"/>
    <w:basedOn w:val="Normal"/>
    <w:next w:val="BankNormal"/>
    <w:qFormat/>
    <w:rsid w:val="001243D1"/>
    <w:pPr>
      <w:spacing w:after="240"/>
      <w:ind w:left="1440" w:hanging="720"/>
      <w:outlineLvl w:val="5"/>
    </w:pPr>
  </w:style>
  <w:style w:type="paragraph" w:styleId="Rubrik7">
    <w:name w:val="heading 7"/>
    <w:basedOn w:val="Normal"/>
    <w:next w:val="BankNormal"/>
    <w:qFormat/>
    <w:rsid w:val="001243D1"/>
    <w:pPr>
      <w:spacing w:after="240"/>
      <w:ind w:left="2160" w:hanging="720"/>
      <w:outlineLvl w:val="6"/>
    </w:pPr>
  </w:style>
  <w:style w:type="paragraph" w:styleId="Rubrik8">
    <w:name w:val="heading 8"/>
    <w:basedOn w:val="Normal"/>
    <w:next w:val="BankNormal"/>
    <w:qFormat/>
    <w:rsid w:val="001243D1"/>
    <w:pPr>
      <w:spacing w:after="240"/>
      <w:ind w:left="2880" w:hanging="720"/>
      <w:outlineLvl w:val="7"/>
    </w:pPr>
  </w:style>
  <w:style w:type="paragraph" w:styleId="Rubrik9">
    <w:name w:val="heading 9"/>
    <w:basedOn w:val="Normal"/>
    <w:next w:val="BankNormal"/>
    <w:qFormat/>
    <w:rsid w:val="001243D1"/>
    <w:pPr>
      <w:spacing w:after="240"/>
      <w:ind w:left="3600" w:hanging="720"/>
      <w:outlineLvl w:val="8"/>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Sidfot">
    <w:name w:val="footer"/>
    <w:basedOn w:val="Normal"/>
    <w:link w:val="SidfotChar"/>
    <w:uiPriority w:val="99"/>
    <w:rsid w:val="001243D1"/>
    <w:pPr>
      <w:tabs>
        <w:tab w:val="center" w:pos="4320"/>
        <w:tab w:val="right" w:pos="8640"/>
      </w:tabs>
    </w:pPr>
    <w:rPr>
      <w:szCs w:val="20"/>
    </w:rPr>
  </w:style>
  <w:style w:type="character" w:styleId="Fotnotsreferens">
    <w:name w:val="footnote reference"/>
    <w:semiHidden/>
    <w:rsid w:val="001243D1"/>
    <w:rPr>
      <w:rFonts w:ascii="Times New Roman" w:hAnsi="Times New Roman"/>
      <w:position w:val="0"/>
      <w:sz w:val="24"/>
      <w:vertAlign w:val="superscript"/>
    </w:rPr>
  </w:style>
  <w:style w:type="paragraph" w:styleId="Fotnotstext">
    <w:name w:val="footnote text"/>
    <w:basedOn w:val="Normal"/>
    <w:link w:val="FotnotstextChar"/>
    <w:semiHidden/>
    <w:rsid w:val="001243D1"/>
    <w:pPr>
      <w:spacing w:after="120"/>
      <w:ind w:left="432" w:hanging="432"/>
    </w:pPr>
    <w:rPr>
      <w:sz w:val="20"/>
    </w:rPr>
  </w:style>
  <w:style w:type="paragraph" w:styleId="Sidhuvud">
    <w:name w:val="header"/>
    <w:basedOn w:val="Normal"/>
    <w:link w:val="SidhuvudChar"/>
    <w:uiPriority w:val="99"/>
    <w:rsid w:val="001243D1"/>
    <w:pPr>
      <w:tabs>
        <w:tab w:val="center" w:pos="4320"/>
        <w:tab w:val="right" w:pos="8640"/>
      </w:tabs>
    </w:pPr>
    <w:rPr>
      <w:szCs w:val="20"/>
    </w:rPr>
  </w:style>
  <w:style w:type="paragraph" w:styleId="Normaltindrag">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Innehll1">
    <w:name w:val="toc 1"/>
    <w:basedOn w:val="Normal"/>
    <w:next w:val="Normal"/>
    <w:uiPriority w:val="39"/>
    <w:rsid w:val="001243D1"/>
    <w:pPr>
      <w:tabs>
        <w:tab w:val="right" w:leader="dot" w:pos="9360"/>
      </w:tabs>
    </w:pPr>
    <w:rPr>
      <w:caps/>
    </w:rPr>
  </w:style>
  <w:style w:type="paragraph" w:styleId="Innehll2">
    <w:name w:val="toc 2"/>
    <w:basedOn w:val="Normal"/>
    <w:next w:val="Normal"/>
    <w:uiPriority w:val="39"/>
    <w:rsid w:val="001243D1"/>
    <w:pPr>
      <w:tabs>
        <w:tab w:val="right" w:leader="dot" w:pos="9360"/>
      </w:tabs>
      <w:ind w:left="720"/>
    </w:pPr>
    <w:rPr>
      <w:smallCaps/>
    </w:rPr>
  </w:style>
  <w:style w:type="paragraph" w:styleId="Innehll3">
    <w:name w:val="toc 3"/>
    <w:basedOn w:val="Normal"/>
    <w:next w:val="Normal"/>
    <w:uiPriority w:val="39"/>
    <w:rsid w:val="001243D1"/>
    <w:pPr>
      <w:tabs>
        <w:tab w:val="right" w:leader="dot" w:pos="9360"/>
      </w:tabs>
      <w:ind w:left="1440"/>
    </w:pPr>
  </w:style>
  <w:style w:type="paragraph" w:styleId="Innehll4">
    <w:name w:val="toc 4"/>
    <w:basedOn w:val="Normal"/>
    <w:next w:val="Normal"/>
    <w:uiPriority w:val="39"/>
    <w:rsid w:val="001243D1"/>
    <w:pPr>
      <w:tabs>
        <w:tab w:val="right" w:leader="dot" w:pos="9360"/>
      </w:tabs>
      <w:ind w:left="2160"/>
    </w:pPr>
  </w:style>
  <w:style w:type="paragraph" w:styleId="Innehll5">
    <w:name w:val="toc 5"/>
    <w:basedOn w:val="Normal"/>
    <w:next w:val="Normal"/>
    <w:semiHidden/>
    <w:rsid w:val="001243D1"/>
    <w:pPr>
      <w:tabs>
        <w:tab w:val="right" w:leader="dot" w:pos="9360"/>
      </w:tabs>
      <w:ind w:left="2880"/>
    </w:pPr>
    <w:rPr>
      <w:sz w:val="18"/>
    </w:rPr>
  </w:style>
  <w:style w:type="paragraph" w:customStyle="1" w:styleId="Heading1a">
    <w:name w:val="Heading 1a"/>
    <w:basedOn w:val="Rubrik1"/>
    <w:next w:val="BankNormal"/>
    <w:rsid w:val="001243D1"/>
    <w:pPr>
      <w:outlineLvl w:val="9"/>
    </w:pPr>
  </w:style>
  <w:style w:type="paragraph" w:styleId="Innehll6">
    <w:name w:val="toc 6"/>
    <w:basedOn w:val="Normal"/>
    <w:next w:val="Normal"/>
    <w:semiHidden/>
    <w:rsid w:val="001243D1"/>
    <w:pPr>
      <w:tabs>
        <w:tab w:val="right" w:leader="dot" w:pos="9360"/>
      </w:tabs>
      <w:ind w:left="3600"/>
    </w:pPr>
    <w:rPr>
      <w:sz w:val="18"/>
    </w:rPr>
  </w:style>
  <w:style w:type="paragraph" w:styleId="Innehll7">
    <w:name w:val="toc 7"/>
    <w:basedOn w:val="Normal"/>
    <w:next w:val="Normal"/>
    <w:semiHidden/>
    <w:rsid w:val="001243D1"/>
    <w:pPr>
      <w:tabs>
        <w:tab w:val="right" w:leader="dot" w:pos="9360"/>
      </w:tabs>
      <w:ind w:left="1200"/>
    </w:pPr>
    <w:rPr>
      <w:sz w:val="18"/>
    </w:rPr>
  </w:style>
  <w:style w:type="paragraph" w:styleId="Innehll8">
    <w:name w:val="toc 8"/>
    <w:basedOn w:val="Normal"/>
    <w:next w:val="Normal"/>
    <w:semiHidden/>
    <w:rsid w:val="001243D1"/>
    <w:pPr>
      <w:tabs>
        <w:tab w:val="right" w:leader="dot" w:pos="9360"/>
      </w:tabs>
      <w:ind w:left="1440"/>
    </w:pPr>
    <w:rPr>
      <w:sz w:val="18"/>
    </w:rPr>
  </w:style>
  <w:style w:type="paragraph" w:styleId="Innehll9">
    <w:name w:val="toc 9"/>
    <w:basedOn w:val="Normal"/>
    <w:next w:val="Normal"/>
    <w:semiHidden/>
    <w:rsid w:val="001243D1"/>
    <w:pPr>
      <w:tabs>
        <w:tab w:val="right" w:leader="dot" w:pos="9360"/>
      </w:tabs>
      <w:ind w:left="1680"/>
    </w:pPr>
    <w:rPr>
      <w:sz w:val="18"/>
    </w:rPr>
  </w:style>
  <w:style w:type="paragraph" w:styleId="Mak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Sidnummer">
    <w:name w:val="page number"/>
    <w:basedOn w:val="Standardstycketeckensnitt"/>
    <w:rsid w:val="001243D1"/>
  </w:style>
  <w:style w:type="paragraph" w:styleId="Brdtext">
    <w:name w:val="Body Text"/>
    <w:basedOn w:val="Normal"/>
    <w:rsid w:val="001243D1"/>
    <w:pPr>
      <w:suppressAutoHyphens/>
      <w:spacing w:after="120"/>
      <w:jc w:val="both"/>
    </w:pPr>
  </w:style>
  <w:style w:type="paragraph" w:styleId="Ballongtext">
    <w:name w:val="Balloon Text"/>
    <w:basedOn w:val="Normal"/>
    <w:link w:val="BallongtextChar"/>
    <w:rsid w:val="00EA082E"/>
    <w:rPr>
      <w:rFonts w:ascii="Malgun Gothic" w:hAnsi="Malgun Gothic"/>
      <w:sz w:val="18"/>
      <w:szCs w:val="18"/>
    </w:rPr>
  </w:style>
  <w:style w:type="character" w:customStyle="1" w:styleId="BallongtextChar">
    <w:name w:val="Ballongtext Char"/>
    <w:link w:val="Ballongtext"/>
    <w:rsid w:val="00EA082E"/>
    <w:rPr>
      <w:rFonts w:ascii="Malgun Gothic" w:eastAsia="Malgun Gothic" w:hAnsi="Malgun Gothic" w:cs="Times New Roman"/>
      <w:sz w:val="18"/>
      <w:szCs w:val="18"/>
      <w:lang w:eastAsia="en-US"/>
    </w:rPr>
  </w:style>
  <w:style w:type="character" w:customStyle="1" w:styleId="SidhuvudChar">
    <w:name w:val="Sidhuvud Char"/>
    <w:link w:val="Sidhuvud"/>
    <w:uiPriority w:val="99"/>
    <w:rsid w:val="003D6109"/>
    <w:rPr>
      <w:sz w:val="24"/>
      <w:lang w:eastAsia="en-US"/>
    </w:rPr>
  </w:style>
  <w:style w:type="character" w:customStyle="1" w:styleId="Rubrik1Char">
    <w:name w:val="Rubrik 1 Char"/>
    <w:link w:val="Rubrik1"/>
    <w:rsid w:val="00D95BF6"/>
    <w:rPr>
      <w:rFonts w:ascii="Calibri" w:hAnsi="Calibri"/>
      <w:b/>
      <w:sz w:val="36"/>
      <w:szCs w:val="24"/>
      <w:lang w:bidi="ar-SA"/>
    </w:rPr>
  </w:style>
  <w:style w:type="character" w:customStyle="1" w:styleId="Rubrik5Char">
    <w:name w:val="Rubrik 5 Char"/>
    <w:link w:val="Rubrik5"/>
    <w:rsid w:val="002E56DE"/>
    <w:rPr>
      <w:sz w:val="24"/>
    </w:rPr>
  </w:style>
  <w:style w:type="character" w:customStyle="1" w:styleId="FotnotstextChar">
    <w:name w:val="Fotnotstext Char"/>
    <w:link w:val="Fotnots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Kommentarer">
    <w:name w:val="annotation text"/>
    <w:basedOn w:val="Normal"/>
    <w:link w:val="KommentarerChar"/>
    <w:uiPriority w:val="99"/>
    <w:unhideWhenUsed/>
    <w:rsid w:val="00260064"/>
    <w:rPr>
      <w:rFonts w:ascii="Arial" w:hAnsi="Arial"/>
      <w:sz w:val="20"/>
      <w:szCs w:val="20"/>
      <w:lang w:val="de-DE" w:eastAsia="de-DE"/>
    </w:rPr>
  </w:style>
  <w:style w:type="character" w:customStyle="1" w:styleId="KommentarerChar">
    <w:name w:val="Kommentarer Char"/>
    <w:link w:val="Kommentarer"/>
    <w:uiPriority w:val="99"/>
    <w:rsid w:val="00260064"/>
    <w:rPr>
      <w:rFonts w:ascii="Arial" w:hAnsi="Arial"/>
      <w:lang w:val="de-DE" w:eastAsia="de-DE"/>
    </w:rPr>
  </w:style>
  <w:style w:type="character" w:styleId="Kommentarsreferens">
    <w:name w:val="annotation reference"/>
    <w:uiPriority w:val="99"/>
    <w:unhideWhenUsed/>
    <w:rsid w:val="00260064"/>
    <w:rPr>
      <w:sz w:val="18"/>
      <w:szCs w:val="18"/>
    </w:rPr>
  </w:style>
  <w:style w:type="table" w:styleId="Tabellrutnt">
    <w:name w:val="Table Grid"/>
    <w:basedOn w:val="Normaltabel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b">
    <w:name w:val="Normal (Web)"/>
    <w:basedOn w:val="Normal"/>
    <w:uiPriority w:val="99"/>
    <w:unhideWhenUsed/>
    <w:rsid w:val="00196A90"/>
    <w:pPr>
      <w:spacing w:before="100" w:beforeAutospacing="1" w:after="100" w:afterAutospacing="1"/>
    </w:pPr>
    <w:rPr>
      <w:rFonts w:eastAsia="Times New Roman"/>
      <w:lang w:eastAsia="ko-KR"/>
    </w:rPr>
  </w:style>
  <w:style w:type="character" w:styleId="Stark">
    <w:name w:val="Strong"/>
    <w:qFormat/>
    <w:rsid w:val="00196A90"/>
    <w:rPr>
      <w:b/>
      <w:bCs/>
    </w:rPr>
  </w:style>
  <w:style w:type="character" w:customStyle="1" w:styleId="green14">
    <w:name w:val="green_14"/>
    <w:basedOn w:val="Standardstycketeckensnitt"/>
    <w:rsid w:val="00196A90"/>
  </w:style>
  <w:style w:type="character" w:styleId="Hyperlnk">
    <w:name w:val="Hyperlink"/>
    <w:rsid w:val="00D97594"/>
    <w:rPr>
      <w:color w:val="0000FF"/>
      <w:u w:val="single"/>
    </w:rPr>
  </w:style>
  <w:style w:type="character" w:customStyle="1" w:styleId="SidfotChar">
    <w:name w:val="Sidfot Char"/>
    <w:link w:val="Sidfot"/>
    <w:uiPriority w:val="99"/>
    <w:rsid w:val="00252F49"/>
    <w:rPr>
      <w:sz w:val="24"/>
    </w:rPr>
  </w:style>
  <w:style w:type="paragraph" w:styleId="Brdtextmedindrag">
    <w:name w:val="Body Text Indent"/>
    <w:basedOn w:val="Normal"/>
    <w:link w:val="BrdtextmedindragChar"/>
    <w:rsid w:val="00CD57CD"/>
    <w:pPr>
      <w:spacing w:after="120"/>
      <w:ind w:left="360"/>
    </w:pPr>
    <w:rPr>
      <w:szCs w:val="20"/>
    </w:rPr>
  </w:style>
  <w:style w:type="character" w:customStyle="1" w:styleId="BrdtextmedindragChar">
    <w:name w:val="Brödtext med indrag Char"/>
    <w:link w:val="Brdtextmedindrag"/>
    <w:rsid w:val="00CD57CD"/>
    <w:rPr>
      <w:sz w:val="24"/>
    </w:rPr>
  </w:style>
  <w:style w:type="paragraph" w:styleId="Oformateradtext">
    <w:name w:val="Plain Text"/>
    <w:basedOn w:val="Normal"/>
    <w:link w:val="OformateradtextChar"/>
    <w:unhideWhenUsed/>
    <w:rsid w:val="00E152A5"/>
    <w:rPr>
      <w:rFonts w:ascii="Consolas" w:eastAsia="Calibri" w:hAnsi="Consolas"/>
      <w:sz w:val="21"/>
      <w:szCs w:val="21"/>
    </w:rPr>
  </w:style>
  <w:style w:type="character" w:customStyle="1" w:styleId="OformateradtextChar">
    <w:name w:val="Oformaterad text Char"/>
    <w:link w:val="Oformateradtext"/>
    <w:rsid w:val="00E152A5"/>
    <w:rPr>
      <w:rFonts w:ascii="Consolas" w:eastAsia="Calibri" w:hAnsi="Consolas"/>
      <w:sz w:val="21"/>
      <w:szCs w:val="21"/>
    </w:rPr>
  </w:style>
  <w:style w:type="paragraph" w:styleId="Brdtext3">
    <w:name w:val="Body Text 3"/>
    <w:basedOn w:val="Normal"/>
    <w:link w:val="Brdtext3Char"/>
    <w:rsid w:val="001D16D6"/>
    <w:pPr>
      <w:spacing w:after="120"/>
    </w:pPr>
    <w:rPr>
      <w:sz w:val="16"/>
      <w:szCs w:val="16"/>
    </w:rPr>
  </w:style>
  <w:style w:type="character" w:customStyle="1" w:styleId="Brdtext3Char">
    <w:name w:val="Brödtext 3 Char"/>
    <w:link w:val="Brd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Kommentarsmne">
    <w:name w:val="annotation subject"/>
    <w:basedOn w:val="Kommentarer"/>
    <w:next w:val="Kommentarer"/>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Rubrik2Char">
    <w:name w:val="Rubrik 2 Char"/>
    <w:link w:val="Rubrik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stycke">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Normaltabel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Standardstycketeckensnitt"/>
    <w:rsid w:val="00DA4BDB"/>
  </w:style>
  <w:style w:type="paragraph" w:customStyle="1" w:styleId="StyleHeading4BodyCalibri">
    <w:name w:val="Style Heading 4 + +Body (Calibri)"/>
    <w:basedOn w:val="Rubrik4"/>
    <w:rsid w:val="00815A72"/>
    <w:pPr>
      <w:spacing w:before="360"/>
    </w:pPr>
    <w:rPr>
      <w:i w:val="0"/>
      <w:szCs w:val="22"/>
      <w:u w:val="single"/>
      <w:lang w:eastAsia="ko-KR"/>
    </w:rPr>
  </w:style>
  <w:style w:type="character" w:customStyle="1" w:styleId="Rubrik3Char">
    <w:name w:val="Rubrik 3 Char"/>
    <w:basedOn w:val="Standardstycketeckensnitt"/>
    <w:link w:val="Rubrik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744</Words>
  <Characters>4242</Characters>
  <Application>Microsoft Office Word</Application>
  <DocSecurity>0</DocSecurity>
  <Lines>35</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4977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Sven Erik</cp:lastModifiedBy>
  <cp:revision>3</cp:revision>
  <cp:lastPrinted>2016-10-18T02:57:00Z</cp:lastPrinted>
  <dcterms:created xsi:type="dcterms:W3CDTF">2020-08-26T13:41:00Z</dcterms:created>
  <dcterms:modified xsi:type="dcterms:W3CDTF">2020-08-26T13:48:00Z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